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0A69EAA" w14:textId="7B928A93" w:rsidR="00367A11" w:rsidRPr="00CD2685" w:rsidRDefault="00367A11" w:rsidP="00AC7934">
      <w:pPr>
        <w:rPr>
          <w:sz w:val="22"/>
          <w:szCs w:val="18"/>
          <w:u w:val="single"/>
        </w:rPr>
      </w:pPr>
      <w:r w:rsidRPr="00CD2685">
        <w:rPr>
          <w:b/>
          <w:bCs/>
          <w:u w:val="single"/>
        </w:rPr>
        <w:t>P</w:t>
      </w:r>
      <w:r w:rsidRPr="00CD2685">
        <w:rPr>
          <w:b/>
          <w:bCs/>
          <w:u w:val="single"/>
        </w:rPr>
        <w:t>rosjekttittel:</w:t>
      </w:r>
    </w:p>
    <w:p w14:paraId="07BE91A2" w14:textId="77777777" w:rsidR="00367A11" w:rsidRDefault="00367A11" w:rsidP="00AC7934">
      <w:pPr>
        <w:rPr>
          <w:sz w:val="22"/>
          <w:szCs w:val="18"/>
        </w:rPr>
      </w:pPr>
    </w:p>
    <w:p w14:paraId="51E00D5D" w14:textId="77777777" w:rsidR="00CD2685" w:rsidRDefault="00CD2685" w:rsidP="00AC7934">
      <w:pPr>
        <w:rPr>
          <w:sz w:val="22"/>
          <w:szCs w:val="18"/>
        </w:rPr>
      </w:pPr>
    </w:p>
    <w:p w14:paraId="09B617FF" w14:textId="7AE58303" w:rsidR="00AC7934" w:rsidRPr="00AC7934" w:rsidRDefault="00AC7934" w:rsidP="00AC7934">
      <w:pPr>
        <w:rPr>
          <w:sz w:val="22"/>
          <w:szCs w:val="18"/>
        </w:rPr>
      </w:pPr>
      <w:r w:rsidRPr="00AC7934">
        <w:rPr>
          <w:sz w:val="22"/>
          <w:szCs w:val="18"/>
        </w:rPr>
        <w:t xml:space="preserve">Fyll ut ett skjema per partner. </w:t>
      </w:r>
      <w:r w:rsidR="007001BC" w:rsidRPr="0071132B">
        <w:rPr>
          <w:i/>
          <w:iCs/>
          <w:sz w:val="22"/>
          <w:szCs w:val="18"/>
        </w:rPr>
        <w:t>Skjemaet fylles også ut for prosjektansvarlig (søker)</w:t>
      </w:r>
      <w:r w:rsidR="007001BC">
        <w:rPr>
          <w:sz w:val="22"/>
          <w:szCs w:val="18"/>
        </w:rPr>
        <w:t>.</w:t>
      </w:r>
      <w:r w:rsidR="007001BC">
        <w:rPr>
          <w:sz w:val="22"/>
          <w:szCs w:val="18"/>
        </w:rPr>
        <w:br/>
      </w:r>
      <w:r w:rsidRPr="00AC7934">
        <w:rPr>
          <w:sz w:val="22"/>
          <w:szCs w:val="18"/>
        </w:rPr>
        <w:t>Skjemaene kan samles i ett felles dokument i PDF-format.</w:t>
      </w:r>
    </w:p>
    <w:p w14:paraId="29C358D2" w14:textId="77777777" w:rsidR="00AC7934" w:rsidRPr="00AC7934" w:rsidRDefault="00AC7934" w:rsidP="00AC7934">
      <w:pPr>
        <w:rPr>
          <w:sz w:val="22"/>
          <w:szCs w:val="18"/>
        </w:rPr>
      </w:pPr>
    </w:p>
    <w:p w14:paraId="46333932" w14:textId="5E4AF0C8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1</w:t>
      </w:r>
      <w:r w:rsidRPr="00AC7934">
        <w:rPr>
          <w:sz w:val="22"/>
          <w:szCs w:val="18"/>
        </w:rPr>
        <w:t xml:space="preserve"> av skjemaet fylles ut av alle partnere som har en utførende og/eller finansierende rolle i prosjektet.</w:t>
      </w:r>
    </w:p>
    <w:p w14:paraId="47C8F672" w14:textId="77777777" w:rsidR="00AC7934" w:rsidRPr="00AC7934" w:rsidRDefault="00AC7934" w:rsidP="00AC7934">
      <w:pPr>
        <w:rPr>
          <w:sz w:val="22"/>
          <w:szCs w:val="18"/>
        </w:rPr>
      </w:pPr>
    </w:p>
    <w:p w14:paraId="362602E4" w14:textId="77777777" w:rsidR="00AC7934" w:rsidRPr="00AC7934" w:rsidRDefault="00AC7934" w:rsidP="00AC7934">
      <w:pPr>
        <w:rPr>
          <w:sz w:val="22"/>
          <w:szCs w:val="18"/>
        </w:rPr>
      </w:pPr>
      <w:r w:rsidRPr="00AC7934">
        <w:rPr>
          <w:b/>
          <w:bCs/>
          <w:sz w:val="22"/>
          <w:szCs w:val="18"/>
          <w:u w:val="single"/>
        </w:rPr>
        <w:t>Del 2</w:t>
      </w:r>
      <w:r w:rsidRPr="00AC7934">
        <w:rPr>
          <w:sz w:val="22"/>
          <w:szCs w:val="18"/>
        </w:rPr>
        <w:t xml:space="preserve"> fylles ut av partnere som driver økonomisk aktivitet (foretak i statsstøtterettslig forstand)</w:t>
      </w:r>
    </w:p>
    <w:p w14:paraId="3773643D" w14:textId="77777777" w:rsidR="00AC7934" w:rsidRPr="00AC7934" w:rsidRDefault="00AC7934" w:rsidP="00AC7934">
      <w:pPr>
        <w:rPr>
          <w:sz w:val="22"/>
          <w:szCs w:val="18"/>
        </w:rPr>
      </w:pPr>
    </w:p>
    <w:p w14:paraId="1E5510AA" w14:textId="4430BD84" w:rsidR="00AB7629" w:rsidRDefault="00AB7629" w:rsidP="00AB7629">
      <w:pPr>
        <w:rPr>
          <w:sz w:val="22"/>
          <w:szCs w:val="18"/>
        </w:rPr>
      </w:pPr>
      <w:r w:rsidRPr="00AB7629">
        <w:rPr>
          <w:b/>
          <w:sz w:val="22"/>
          <w:szCs w:val="18"/>
        </w:rPr>
        <w:t>Formalkrav</w:t>
      </w:r>
      <w:r w:rsidRPr="00AB7629">
        <w:rPr>
          <w:b/>
          <w:sz w:val="22"/>
          <w:szCs w:val="18"/>
        </w:rPr>
        <w:br/>
      </w:r>
      <w:r w:rsidRPr="00AB7629">
        <w:rPr>
          <w:sz w:val="22"/>
          <w:szCs w:val="18"/>
        </w:rPr>
        <w:t>Partneropplysningsskjemaet skal være maksimalt 2 sider</w:t>
      </w:r>
      <w:r>
        <w:rPr>
          <w:sz w:val="22"/>
          <w:szCs w:val="18"/>
        </w:rPr>
        <w:t xml:space="preserve"> (dere kan slette hjelpetekstene)</w:t>
      </w:r>
      <w:r w:rsidRPr="00AB7629">
        <w:rPr>
          <w:sz w:val="22"/>
          <w:szCs w:val="18"/>
        </w:rPr>
        <w:t xml:space="preserve">. Formatet skal være stående A4 med 2 cm marg, enkel linjeavstand og 11-punkts Arial, </w:t>
      </w:r>
      <w:proofErr w:type="spellStart"/>
      <w:r w:rsidRPr="00AB7629">
        <w:rPr>
          <w:sz w:val="22"/>
          <w:szCs w:val="18"/>
        </w:rPr>
        <w:t>Calibri</w:t>
      </w:r>
      <w:proofErr w:type="spellEnd"/>
      <w:r w:rsidRPr="00AB7629">
        <w:rPr>
          <w:sz w:val="22"/>
          <w:szCs w:val="18"/>
        </w:rPr>
        <w:t xml:space="preserve"> eller Times New Roman (som benyttet i denne malen). Det kan benyttes 9-punktsfont for referanser og figurtekster.</w:t>
      </w:r>
    </w:p>
    <w:p w14:paraId="1CE3428D" w14:textId="557CEDA5" w:rsidR="00AC7934" w:rsidRDefault="00AC7934" w:rsidP="00AB7629">
      <w:pPr>
        <w:rPr>
          <w:sz w:val="22"/>
          <w:szCs w:val="18"/>
        </w:rPr>
      </w:pPr>
    </w:p>
    <w:p w14:paraId="4CC7E2CD" w14:textId="04472077" w:rsidR="00AC7934" w:rsidRPr="00AC7934" w:rsidRDefault="00AC7934" w:rsidP="00AC7934">
      <w:pPr>
        <w:rPr>
          <w:b/>
          <w:bCs/>
          <w:sz w:val="24"/>
          <w:szCs w:val="22"/>
        </w:rPr>
      </w:pPr>
      <w:r w:rsidRPr="00AC7934">
        <w:rPr>
          <w:b/>
          <w:bCs/>
          <w:sz w:val="24"/>
          <w:szCs w:val="22"/>
        </w:rPr>
        <w:t>Del 1:</w:t>
      </w:r>
      <w:r>
        <w:rPr>
          <w:b/>
          <w:bCs/>
          <w:sz w:val="24"/>
          <w:szCs w:val="22"/>
        </w:rPr>
        <w:t xml:space="preserve"> </w:t>
      </w:r>
      <w:r w:rsidRPr="00AC7934">
        <w:rPr>
          <w:b/>
          <w:bCs/>
          <w:sz w:val="24"/>
          <w:szCs w:val="22"/>
        </w:rPr>
        <w:t>Informasjon om partner</w:t>
      </w:r>
    </w:p>
    <w:p w14:paraId="37B52E1A" w14:textId="77777777" w:rsidR="00AC7934" w:rsidRPr="00EC638A" w:rsidRDefault="00AC7934" w:rsidP="00AC7934"/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18"/>
        <w:gridCol w:w="6662"/>
      </w:tblGrid>
      <w:tr w:rsidR="00AC7934" w:rsidRPr="00EC638A" w14:paraId="7A4A0273" w14:textId="77777777" w:rsidTr="00AE1E47">
        <w:trPr>
          <w:trHeight w:val="256"/>
        </w:trPr>
        <w:tc>
          <w:tcPr>
            <w:tcW w:w="2518" w:type="dxa"/>
            <w:shd w:val="clear" w:color="auto" w:fill="auto"/>
          </w:tcPr>
          <w:p w14:paraId="2B54ABCA" w14:textId="77777777" w:rsidR="00AC7934" w:rsidRPr="00471E29" w:rsidRDefault="00AC7934" w:rsidP="0071132B">
            <w:r w:rsidRPr="00471E29">
              <w:t>Partnernavn:</w:t>
            </w:r>
          </w:p>
        </w:tc>
        <w:tc>
          <w:tcPr>
            <w:tcW w:w="6662" w:type="dxa"/>
            <w:shd w:val="clear" w:color="auto" w:fill="auto"/>
          </w:tcPr>
          <w:p w14:paraId="6A4F2BA3" w14:textId="77777777" w:rsidR="00AC7934" w:rsidRPr="00471E29" w:rsidRDefault="00AC7934" w:rsidP="0071132B"/>
        </w:tc>
      </w:tr>
      <w:tr w:rsidR="00AC7934" w:rsidRPr="00EC638A" w14:paraId="1CE14698" w14:textId="77777777" w:rsidTr="00AE1E47">
        <w:trPr>
          <w:trHeight w:val="243"/>
        </w:trPr>
        <w:tc>
          <w:tcPr>
            <w:tcW w:w="2518" w:type="dxa"/>
            <w:shd w:val="clear" w:color="auto" w:fill="auto"/>
          </w:tcPr>
          <w:p w14:paraId="044CE7BF" w14:textId="77777777" w:rsidR="00AC7934" w:rsidRPr="00471E29" w:rsidRDefault="00AC7934" w:rsidP="0071132B">
            <w:proofErr w:type="spellStart"/>
            <w:r w:rsidRPr="00471E29">
              <w:t>Organisasjonsnr</w:t>
            </w:r>
            <w:proofErr w:type="spellEnd"/>
            <w:r w:rsidRPr="00471E29">
              <w:t>.:</w:t>
            </w:r>
          </w:p>
        </w:tc>
        <w:tc>
          <w:tcPr>
            <w:tcW w:w="6662" w:type="dxa"/>
            <w:shd w:val="clear" w:color="auto" w:fill="auto"/>
          </w:tcPr>
          <w:p w14:paraId="15634881" w14:textId="77777777" w:rsidR="00AC7934" w:rsidRPr="00471E29" w:rsidRDefault="00AC7934" w:rsidP="0071132B"/>
        </w:tc>
      </w:tr>
      <w:tr w:rsidR="00AC7934" w:rsidRPr="00EC638A" w14:paraId="199366ED" w14:textId="77777777" w:rsidTr="00AE1E47">
        <w:trPr>
          <w:trHeight w:val="5052"/>
        </w:trPr>
        <w:tc>
          <w:tcPr>
            <w:tcW w:w="9180" w:type="dxa"/>
            <w:gridSpan w:val="2"/>
            <w:shd w:val="clear" w:color="auto" w:fill="auto"/>
          </w:tcPr>
          <w:p w14:paraId="4AFFAC7D" w14:textId="77777777" w:rsidR="00AE1E47" w:rsidRDefault="00AE1E47" w:rsidP="0071132B">
            <w:pPr>
              <w:rPr>
                <w:i/>
              </w:rPr>
            </w:pPr>
          </w:p>
          <w:p w14:paraId="694FEBE8" w14:textId="353EF311" w:rsidR="00AC7934" w:rsidRPr="00471E29" w:rsidRDefault="00AC7934" w:rsidP="0071132B">
            <w:pPr>
              <w:rPr>
                <w:i/>
              </w:rPr>
            </w:pPr>
            <w:r w:rsidRPr="00471E29">
              <w:rPr>
                <w:i/>
              </w:rPr>
              <w:t>Kort redegjørelse – inntil 10 linjer / 100 ord – om partnerens rolle og begrunnelse for deltakelse i prosjektet:</w:t>
            </w:r>
          </w:p>
          <w:p w14:paraId="3A1A0477" w14:textId="77777777" w:rsidR="00AC7934" w:rsidRPr="00471E29" w:rsidRDefault="00AC7934" w:rsidP="0071132B"/>
          <w:p w14:paraId="132A1343" w14:textId="77777777" w:rsidR="00AC7934" w:rsidRPr="00471E29" w:rsidRDefault="00AC7934" w:rsidP="0071132B"/>
          <w:p w14:paraId="5031B67F" w14:textId="77777777" w:rsidR="00AC7934" w:rsidRPr="00471E29" w:rsidRDefault="00AC7934" w:rsidP="0071132B"/>
          <w:p w14:paraId="1E331914" w14:textId="77777777" w:rsidR="00AC7934" w:rsidRPr="00471E29" w:rsidRDefault="00AC7934" w:rsidP="0071132B"/>
          <w:p w14:paraId="2955E02B" w14:textId="77777777" w:rsidR="00AC7934" w:rsidRPr="00471E29" w:rsidRDefault="00AC7934" w:rsidP="0071132B"/>
          <w:p w14:paraId="5E85AB89" w14:textId="77777777" w:rsidR="00AC7934" w:rsidRPr="00471E29" w:rsidRDefault="00AC7934" w:rsidP="0071132B"/>
          <w:p w14:paraId="49127F69" w14:textId="77777777" w:rsidR="00AC7934" w:rsidRPr="00471E29" w:rsidRDefault="00AC7934" w:rsidP="0071132B"/>
          <w:p w14:paraId="65AEB469" w14:textId="77777777" w:rsidR="00AC7934" w:rsidRDefault="00AC7934" w:rsidP="0071132B"/>
          <w:p w14:paraId="51A09C27" w14:textId="77777777" w:rsidR="00AC7934" w:rsidRPr="00471E29" w:rsidRDefault="00AC7934" w:rsidP="0071132B"/>
        </w:tc>
      </w:tr>
    </w:tbl>
    <w:p w14:paraId="1AD9E160" w14:textId="77777777" w:rsidR="00AC7934" w:rsidRDefault="00AC7934" w:rsidP="00AB7629">
      <w:pPr>
        <w:rPr>
          <w:sz w:val="22"/>
          <w:szCs w:val="18"/>
        </w:rPr>
      </w:pPr>
    </w:p>
    <w:p w14:paraId="29E4561D" w14:textId="37C84DC2" w:rsidR="00AC7934" w:rsidRDefault="00AC7934" w:rsidP="00AB7629">
      <w:pPr>
        <w:rPr>
          <w:sz w:val="22"/>
          <w:szCs w:val="18"/>
        </w:rPr>
      </w:pPr>
    </w:p>
    <w:p w14:paraId="1A5BE04C" w14:textId="77777777" w:rsidR="00AC7934" w:rsidRDefault="00AC7934" w:rsidP="00AB7629">
      <w:pPr>
        <w:rPr>
          <w:sz w:val="22"/>
          <w:szCs w:val="18"/>
        </w:rPr>
      </w:pPr>
    </w:p>
    <w:p w14:paraId="579D00D8" w14:textId="77777777" w:rsidR="00C83ACF" w:rsidRPr="00C83ACF" w:rsidRDefault="00C83ACF" w:rsidP="00C83ACF">
      <w:pPr>
        <w:rPr>
          <w:b/>
          <w:bCs/>
          <w:sz w:val="24"/>
          <w:szCs w:val="22"/>
        </w:rPr>
      </w:pPr>
      <w:r w:rsidRPr="00C83ACF">
        <w:rPr>
          <w:b/>
          <w:bCs/>
          <w:sz w:val="24"/>
          <w:szCs w:val="22"/>
        </w:rPr>
        <w:t>Statsstøtte og vurdering av om partner er foretak</w:t>
      </w:r>
    </w:p>
    <w:p w14:paraId="3D363F80" w14:textId="0BD9EA15" w:rsidR="00C83ACF" w:rsidRPr="00C16837" w:rsidRDefault="00C83ACF" w:rsidP="00C83ACF">
      <w:r w:rsidRPr="00C16837">
        <w:t xml:space="preserve">Støtten fra Forskningsrådet vil utgjøre statsstøtte når den blir gitt til et "foretak", det vil si til en aktør som driver økonomisk aktivitet. Å drive økonomisk aktivitet vil i denne sammenheng si å tilby varer og/eller tjenester i et marked. </w:t>
      </w:r>
      <w:hyperlink r:id="rId11" w:history="1">
        <w:r>
          <w:rPr>
            <w:rStyle w:val="Hyperkobling"/>
            <w:sz w:val="24"/>
            <w:szCs w:val="32"/>
          </w:rPr>
          <w:t>M</w:t>
        </w:r>
        <w:r w:rsidRPr="00471E29">
          <w:rPr>
            <w:rStyle w:val="Hyperkobling"/>
            <w:sz w:val="24"/>
            <w:szCs w:val="32"/>
          </w:rPr>
          <w:t>er informasjon om statsstøtteregelverket.</w:t>
        </w:r>
      </w:hyperlink>
    </w:p>
    <w:p w14:paraId="652EF3F4" w14:textId="77777777" w:rsidR="00C83ACF" w:rsidRPr="00EC638A" w:rsidRDefault="00C83ACF" w:rsidP="00C83ACF"/>
    <w:p w14:paraId="4EBB4FD9" w14:textId="77777777" w:rsidR="004754D4" w:rsidRDefault="00C83ACF" w:rsidP="007E2D9F">
      <w:pPr>
        <w:rPr>
          <w:ins w:id="0" w:author="Marte-Eline Stryken" w:date="2020-06-25T21:52:00Z"/>
          <w:szCs w:val="22"/>
        </w:rPr>
      </w:pPr>
      <w:r w:rsidRPr="00CC28DD">
        <w:rPr>
          <w:szCs w:val="22"/>
        </w:rPr>
        <w:t xml:space="preserve">Dersom dere er definert som et foretak </w:t>
      </w:r>
      <w:r w:rsidRPr="00CC28DD">
        <w:rPr>
          <w:color w:val="373426"/>
          <w:szCs w:val="22"/>
          <w:shd w:val="clear" w:color="auto" w:fill="FFFFFF"/>
        </w:rPr>
        <w:t>jf. statsstøtteregelverket</w:t>
      </w:r>
      <w:r w:rsidRPr="00CC28DD">
        <w:rPr>
          <w:szCs w:val="22"/>
        </w:rPr>
        <w:t xml:space="preserve"> og det er angitt i søknadsskjemaet, må dere fylle ut tabellen under del 2.</w:t>
      </w:r>
    </w:p>
    <w:p w14:paraId="10B1C6F1" w14:textId="57756BF4" w:rsidR="00C83ACF" w:rsidRPr="007E2D9F" w:rsidRDefault="00C83ACF" w:rsidP="007E2D9F">
      <w:pPr>
        <w:rPr>
          <w:b/>
          <w:bCs/>
          <w:sz w:val="24"/>
          <w:szCs w:val="22"/>
        </w:rPr>
      </w:pPr>
      <w:bookmarkStart w:id="1" w:name="_GoBack"/>
      <w:bookmarkEnd w:id="1"/>
      <w:r w:rsidRPr="007E2D9F">
        <w:rPr>
          <w:b/>
          <w:bCs/>
          <w:sz w:val="24"/>
          <w:szCs w:val="22"/>
        </w:rPr>
        <w:t xml:space="preserve">Del 2 </w:t>
      </w:r>
      <w:r w:rsidR="007E2D9F">
        <w:rPr>
          <w:b/>
          <w:bCs/>
          <w:sz w:val="24"/>
          <w:szCs w:val="22"/>
        </w:rPr>
        <w:t xml:space="preserve">- </w:t>
      </w:r>
      <w:r w:rsidRPr="007E2D9F">
        <w:rPr>
          <w:b/>
          <w:bCs/>
          <w:sz w:val="24"/>
          <w:szCs w:val="22"/>
        </w:rPr>
        <w:t>Opplysninger for vurdering av størrelsen på foretaket</w:t>
      </w:r>
      <w:r w:rsidR="00F0275B">
        <w:rPr>
          <w:b/>
          <w:bCs/>
          <w:sz w:val="24"/>
          <w:szCs w:val="22"/>
        </w:rPr>
        <w:t xml:space="preserve"> </w:t>
      </w:r>
      <w:r w:rsidR="00F0275B">
        <w:rPr>
          <w:b/>
          <w:bCs/>
          <w:sz w:val="24"/>
          <w:szCs w:val="22"/>
        </w:rPr>
        <w:br/>
      </w:r>
      <w:r w:rsidR="00F0275B" w:rsidRPr="00AC7934">
        <w:rPr>
          <w:rFonts w:asciiTheme="minorHAnsi" w:hAnsiTheme="minorHAnsi"/>
          <w:b/>
          <w:color w:val="000000"/>
          <w:sz w:val="22"/>
          <w:szCs w:val="22"/>
          <w:highlight w:val="yellow"/>
        </w:rPr>
        <w:t>Fylles kun ut for foretak (virksomheter hvor støtte må følge regler om statsstøtte)</w:t>
      </w:r>
    </w:p>
    <w:p w14:paraId="0F29C540" w14:textId="77777777" w:rsidR="00C83ACF" w:rsidRDefault="00C83ACF" w:rsidP="00C83ACF">
      <w:pPr>
        <w:rPr>
          <w:b/>
        </w:rPr>
      </w:pPr>
    </w:p>
    <w:tbl>
      <w:tblPr>
        <w:tblStyle w:val="Tabellrutenett"/>
        <w:tblW w:w="9322" w:type="dxa"/>
        <w:tblLook w:val="04A0" w:firstRow="1" w:lastRow="0" w:firstColumn="1" w:lastColumn="0" w:noHBand="0" w:noVBand="1"/>
      </w:tblPr>
      <w:tblGrid>
        <w:gridCol w:w="3510"/>
        <w:gridCol w:w="454"/>
        <w:gridCol w:w="5358"/>
      </w:tblGrid>
      <w:tr w:rsidR="00AC7934" w:rsidRPr="002A1871" w14:paraId="171F0166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4584EA58" w14:textId="246AE59C" w:rsidR="00AC7934" w:rsidRPr="002A1871" w:rsidRDefault="00AC7934" w:rsidP="00AC7934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</w:p>
        </w:tc>
      </w:tr>
      <w:tr w:rsidR="00DD4C80" w:rsidRPr="002A1871" w14:paraId="6792F368" w14:textId="77777777" w:rsidTr="0071132B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67" w14:textId="0F3C2813" w:rsidR="00DD4C80" w:rsidRPr="002A1871" w:rsidRDefault="00DD4C80" w:rsidP="008733EE">
            <w:pPr>
              <w:jc w:val="center"/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Nøkkeltall,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siste regnskapsår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(alle beløp 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skal </w:t>
            </w: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oppgis i mill. kr)</w:t>
            </w:r>
            <w:r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.  </w:t>
            </w:r>
            <w:r w:rsidRPr="002B4031">
              <w:rPr>
                <w:rFonts w:asciiTheme="minorHAnsi" w:hAnsiTheme="minorHAnsi"/>
                <w:b/>
                <w:i/>
                <w:color w:val="000000"/>
                <w:sz w:val="22"/>
                <w:szCs w:val="22"/>
              </w:rPr>
              <w:t>Angi årstall for regnskap:</w:t>
            </w:r>
          </w:p>
        </w:tc>
      </w:tr>
      <w:tr w:rsidR="00DD4C80" w:rsidRPr="002A1871" w14:paraId="6792F36D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69" w14:textId="77777777" w:rsidR="00DD4C80" w:rsidRPr="002A1871" w:rsidRDefault="00DD4C80" w:rsidP="008733EE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Antall ansatte</w:t>
            </w:r>
            <w:r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6C" w14:textId="77777777" w:rsidR="00DD4C80" w:rsidRPr="002A1871" w:rsidRDefault="00DD4C80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5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3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Årlig omsetning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4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8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6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Samlet balanse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7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B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9" w14:textId="77777777" w:rsidR="00E24CB3" w:rsidRPr="002A1871" w:rsidRDefault="009C4664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Driftsr</w:t>
            </w:r>
            <w:r w:rsidR="00E24CB3" w:rsidRPr="002A1871">
              <w:rPr>
                <w:rFonts w:asciiTheme="minorHAnsi" w:hAnsiTheme="minorHAnsi"/>
                <w:sz w:val="22"/>
              </w:rPr>
              <w:t>esultat:</w:t>
            </w:r>
          </w:p>
        </w:tc>
        <w:tc>
          <w:tcPr>
            <w:tcW w:w="5358" w:type="dxa"/>
            <w:vAlign w:val="center"/>
          </w:tcPr>
          <w:p w14:paraId="6792F37A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E24CB3" w:rsidRPr="002A1871" w14:paraId="6792F37E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7C" w14:textId="77777777" w:rsidR="00E24CB3" w:rsidRPr="002A1871" w:rsidRDefault="00E24CB3" w:rsidP="002A187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>Samlede FoU-kostnader</w:t>
            </w:r>
            <w:r w:rsidR="008E4D48" w:rsidRPr="002A1871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7D" w14:textId="77777777" w:rsidR="00E24CB3" w:rsidRPr="002A1871" w:rsidRDefault="00E24CB3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0" w14:textId="77777777" w:rsidTr="0085034F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7F" w14:textId="77777777" w:rsidR="0085034F" w:rsidRPr="002A1871" w:rsidRDefault="0085034F" w:rsidP="0085034F">
            <w:pPr>
              <w:rPr>
                <w:rFonts w:asciiTheme="minorHAnsi" w:hAnsiTheme="minorHAnsi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Opplysninger om eierforhold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85034F" w:rsidRPr="002A1871" w14:paraId="6792F383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1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andre foretak eierandel på 25 % eller mer i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>? (ja/nei)</w:t>
            </w:r>
          </w:p>
        </w:tc>
        <w:tc>
          <w:tcPr>
            <w:tcW w:w="5358" w:type="dxa"/>
            <w:vAlign w:val="center"/>
          </w:tcPr>
          <w:p w14:paraId="6792F382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6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4" w14:textId="77777777" w:rsidR="0085034F" w:rsidRPr="002A1871" w:rsidRDefault="0085034F" w:rsidP="002B4031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Har </w:t>
            </w:r>
            <w:r w:rsidR="002B4031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eierandel på 25 % eller mer i andre foretak? (ja/nei)</w:t>
            </w:r>
          </w:p>
        </w:tc>
        <w:tc>
          <w:tcPr>
            <w:tcW w:w="5358" w:type="dxa"/>
            <w:vAlign w:val="center"/>
          </w:tcPr>
          <w:p w14:paraId="6792F385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85034F" w:rsidRPr="002A1871" w14:paraId="6792F389" w14:textId="77777777" w:rsidTr="00DD4C80">
        <w:trPr>
          <w:trHeight w:val="283"/>
        </w:trPr>
        <w:tc>
          <w:tcPr>
            <w:tcW w:w="3964" w:type="dxa"/>
            <w:gridSpan w:val="2"/>
            <w:vAlign w:val="center"/>
          </w:tcPr>
          <w:p w14:paraId="6792F387" w14:textId="77777777" w:rsidR="0085034F" w:rsidRPr="002A1871" w:rsidRDefault="0085034F" w:rsidP="00E45EEB">
            <w:pPr>
              <w:rPr>
                <w:rFonts w:asciiTheme="minorHAnsi" w:hAnsiTheme="minorHAnsi"/>
                <w:sz w:val="22"/>
              </w:rPr>
            </w:pPr>
            <w:r w:rsidRPr="002A1871">
              <w:rPr>
                <w:rFonts w:asciiTheme="minorHAnsi" w:hAnsiTheme="minorHAnsi"/>
                <w:sz w:val="22"/>
              </w:rPr>
              <w:t xml:space="preserve">Inngår </w:t>
            </w:r>
            <w:r w:rsidR="00E45EEB">
              <w:rPr>
                <w:rFonts w:asciiTheme="minorHAnsi" w:hAnsiTheme="minorHAnsi"/>
                <w:sz w:val="22"/>
              </w:rPr>
              <w:t>bedriften</w:t>
            </w:r>
            <w:r w:rsidRPr="002A1871">
              <w:rPr>
                <w:rFonts w:asciiTheme="minorHAnsi" w:hAnsiTheme="minorHAnsi"/>
                <w:sz w:val="22"/>
              </w:rPr>
              <w:t xml:space="preserve"> i et konsern</w:t>
            </w:r>
            <w:r w:rsidR="00E45EEB">
              <w:rPr>
                <w:rFonts w:asciiTheme="minorHAnsi" w:hAnsiTheme="minorHAnsi"/>
                <w:sz w:val="22"/>
              </w:rPr>
              <w:t>?</w:t>
            </w:r>
            <w:r w:rsidRPr="002A1871">
              <w:rPr>
                <w:rFonts w:asciiTheme="minorHAnsi" w:hAnsiTheme="minorHAnsi"/>
                <w:sz w:val="22"/>
              </w:rPr>
              <w:t xml:space="preserve"> (ja/nei)</w:t>
            </w:r>
            <w:r w:rsidR="00D73133" w:rsidRPr="002A1871">
              <w:rPr>
                <w:rFonts w:asciiTheme="minorHAnsi" w:hAnsiTheme="minorHAnsi"/>
                <w:sz w:val="22"/>
              </w:rPr>
              <w:t xml:space="preserve">. </w:t>
            </w:r>
            <w:r w:rsidR="00E45EEB">
              <w:rPr>
                <w:rFonts w:asciiTheme="minorHAnsi" w:hAnsiTheme="minorHAnsi"/>
                <w:sz w:val="22"/>
              </w:rPr>
              <w:t xml:space="preserve">Hvis </w:t>
            </w:r>
            <w:r w:rsidR="00E45EEB" w:rsidRPr="002B4031">
              <w:rPr>
                <w:rFonts w:asciiTheme="minorHAnsi" w:hAnsiTheme="minorHAnsi"/>
                <w:sz w:val="22"/>
                <w:u w:val="single"/>
              </w:rPr>
              <w:t>ja</w:t>
            </w:r>
            <w:r w:rsidR="00E45EEB">
              <w:rPr>
                <w:rFonts w:asciiTheme="minorHAnsi" w:hAnsiTheme="minorHAnsi"/>
                <w:sz w:val="22"/>
              </w:rPr>
              <w:t>, o</w:t>
            </w:r>
            <w:r w:rsidRPr="002A1871">
              <w:rPr>
                <w:rFonts w:asciiTheme="minorHAnsi" w:hAnsiTheme="minorHAnsi"/>
                <w:sz w:val="22"/>
              </w:rPr>
              <w:t>ppgi navn på konsernet</w:t>
            </w:r>
            <w:r w:rsidR="00E45EEB">
              <w:rPr>
                <w:rFonts w:asciiTheme="minorHAnsi" w:hAnsiTheme="minorHAnsi"/>
                <w:sz w:val="22"/>
              </w:rPr>
              <w:t>:</w:t>
            </w:r>
          </w:p>
        </w:tc>
        <w:tc>
          <w:tcPr>
            <w:tcW w:w="5358" w:type="dxa"/>
            <w:vAlign w:val="center"/>
          </w:tcPr>
          <w:p w14:paraId="6792F388" w14:textId="77777777" w:rsidR="0085034F" w:rsidRPr="002A1871" w:rsidRDefault="0085034F" w:rsidP="008733EE">
            <w:pPr>
              <w:jc w:val="center"/>
              <w:rPr>
                <w:rFonts w:asciiTheme="minorHAnsi" w:hAnsiTheme="minorHAnsi"/>
                <w:sz w:val="22"/>
              </w:rPr>
            </w:pPr>
          </w:p>
        </w:tc>
      </w:tr>
      <w:tr w:rsidR="009E05A9" w:rsidRPr="002A1871" w14:paraId="6792F38B" w14:textId="77777777" w:rsidTr="009E05A9">
        <w:trPr>
          <w:trHeight w:val="340"/>
        </w:trPr>
        <w:tc>
          <w:tcPr>
            <w:tcW w:w="9322" w:type="dxa"/>
            <w:gridSpan w:val="3"/>
            <w:vAlign w:val="center"/>
          </w:tcPr>
          <w:p w14:paraId="6792F38A" w14:textId="77777777" w:rsidR="009E05A9" w:rsidRPr="002A1871" w:rsidRDefault="009E05A9" w:rsidP="009E05A9">
            <w:pPr>
              <w:rPr>
                <w:rFonts w:asciiTheme="minorHAnsi" w:hAnsiTheme="minorHAnsi"/>
                <w:b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Kontakt for årsrapport og årsregnskap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, eller nærmere opplysninger</w:t>
            </w:r>
            <w:r w:rsidR="002B4031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 xml:space="preserve"> om bedriften</w:t>
            </w:r>
            <w:r w:rsidR="00E45EEB">
              <w:rPr>
                <w:rFonts w:asciiTheme="minorHAnsi" w:hAnsiTheme="minorHAnsi"/>
                <w:b/>
                <w:color w:val="000000"/>
                <w:sz w:val="22"/>
                <w:szCs w:val="22"/>
              </w:rPr>
              <w:t>:</w:t>
            </w:r>
          </w:p>
        </w:tc>
      </w:tr>
      <w:tr w:rsidR="006B4C62" w:rsidRPr="002A1871" w14:paraId="6792F38E" w14:textId="77777777" w:rsidTr="002A1871">
        <w:trPr>
          <w:trHeight w:val="283"/>
        </w:trPr>
        <w:tc>
          <w:tcPr>
            <w:tcW w:w="3510" w:type="dxa"/>
            <w:vAlign w:val="center"/>
          </w:tcPr>
          <w:p w14:paraId="6792F38C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Kontaktperson, </w:t>
            </w:r>
            <w:r w:rsidR="00CD5C2C"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>med</w:t>
            </w:r>
            <w:r w:rsidRPr="002A1871">
              <w:rPr>
                <w:rFonts w:asciiTheme="minorHAnsi" w:hAnsiTheme="minorHAnsi"/>
                <w:color w:val="000000"/>
                <w:sz w:val="22"/>
                <w:szCs w:val="22"/>
              </w:rPr>
              <w:t xml:space="preserve"> epost-adresse:</w:t>
            </w:r>
          </w:p>
        </w:tc>
        <w:tc>
          <w:tcPr>
            <w:tcW w:w="5812" w:type="dxa"/>
            <w:gridSpan w:val="2"/>
            <w:vAlign w:val="center"/>
          </w:tcPr>
          <w:p w14:paraId="6792F38D" w14:textId="77777777" w:rsidR="006B4C62" w:rsidRPr="002A1871" w:rsidRDefault="006B4C62" w:rsidP="002A1871">
            <w:pPr>
              <w:rPr>
                <w:rFonts w:asciiTheme="minorHAnsi" w:hAnsiTheme="minorHAnsi"/>
                <w:color w:val="000000"/>
                <w:sz w:val="22"/>
                <w:szCs w:val="22"/>
              </w:rPr>
            </w:pPr>
          </w:p>
        </w:tc>
      </w:tr>
    </w:tbl>
    <w:p w14:paraId="6792F38F" w14:textId="2C844EC6" w:rsidR="00A56DE3" w:rsidRDefault="00A56DE3">
      <w:pPr>
        <w:rPr>
          <w:rFonts w:asciiTheme="minorHAnsi" w:hAnsiTheme="minorHAnsi"/>
        </w:rPr>
      </w:pPr>
    </w:p>
    <w:sectPr w:rsidR="00A56DE3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367E25" w14:textId="77777777" w:rsidR="0084065A" w:rsidRDefault="0084065A">
      <w:r>
        <w:separator/>
      </w:r>
    </w:p>
  </w:endnote>
  <w:endnote w:type="continuationSeparator" w:id="0">
    <w:p w14:paraId="44149502" w14:textId="77777777" w:rsidR="0084065A" w:rsidRDefault="0084065A">
      <w:r>
        <w:continuationSeparator/>
      </w:r>
    </w:p>
  </w:endnote>
  <w:endnote w:type="continuationNotice" w:id="1">
    <w:p w14:paraId="349A6D22" w14:textId="77777777" w:rsidR="004E379E" w:rsidRDefault="004E379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heSans B7 Bold">
    <w:altName w:val="Corbel"/>
    <w:charset w:val="00"/>
    <w:family w:val="auto"/>
    <w:pitch w:val="variable"/>
    <w:sig w:usb0="A00000AF" w:usb1="4000204A" w:usb2="00000000" w:usb3="00000000" w:csb0="0000011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2F397" w14:textId="77777777" w:rsidR="008004AF" w:rsidRDefault="008004AF" w:rsidP="00934106">
    <w:pPr>
      <w:pStyle w:val="Bunntekst"/>
      <w:jc w:val="center"/>
    </w:pPr>
    <w:r>
      <w:rPr>
        <w:rStyle w:val="Sidetall"/>
      </w:rPr>
      <w:fldChar w:fldCharType="begin"/>
    </w:r>
    <w:r>
      <w:rPr>
        <w:rStyle w:val="Sidetall"/>
      </w:rPr>
      <w:instrText xml:space="preserve"> PAGE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1</w:t>
    </w:r>
    <w:r>
      <w:rPr>
        <w:rStyle w:val="Sidetall"/>
      </w:rPr>
      <w:fldChar w:fldCharType="end"/>
    </w:r>
    <w:r>
      <w:rPr>
        <w:rStyle w:val="Sidetall"/>
      </w:rPr>
      <w:t>/</w:t>
    </w:r>
    <w:r>
      <w:rPr>
        <w:rStyle w:val="Sidetall"/>
      </w:rPr>
      <w:fldChar w:fldCharType="begin"/>
    </w:r>
    <w:r>
      <w:rPr>
        <w:rStyle w:val="Sidetall"/>
      </w:rPr>
      <w:instrText xml:space="preserve"> NUMPAGES </w:instrText>
    </w:r>
    <w:r>
      <w:rPr>
        <w:rStyle w:val="Sidetall"/>
      </w:rPr>
      <w:fldChar w:fldCharType="separate"/>
    </w:r>
    <w:r w:rsidR="006D01B9">
      <w:rPr>
        <w:rStyle w:val="Sidetall"/>
        <w:noProof/>
      </w:rPr>
      <w:t>2</w:t>
    </w:r>
    <w:r>
      <w:rPr>
        <w:rStyle w:val="Sidetall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DB280A7" w14:textId="77777777" w:rsidR="0084065A" w:rsidRDefault="0084065A">
      <w:r>
        <w:separator/>
      </w:r>
    </w:p>
  </w:footnote>
  <w:footnote w:type="continuationSeparator" w:id="0">
    <w:p w14:paraId="1718A44C" w14:textId="77777777" w:rsidR="0084065A" w:rsidRDefault="0084065A">
      <w:r>
        <w:continuationSeparator/>
      </w:r>
    </w:p>
  </w:footnote>
  <w:footnote w:type="continuationNotice" w:id="1">
    <w:p w14:paraId="347F29FC" w14:textId="77777777" w:rsidR="004E379E" w:rsidRDefault="004E379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2A685E" w14:textId="4D2D00D2" w:rsidR="001B3DBE" w:rsidRDefault="001B3DBE" w:rsidP="001B3DBE"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r>
      <w:tab/>
    </w:r>
    <w:bookmarkStart w:id="2" w:name="_Hlk13744780"/>
    <w:r w:rsidRPr="005E202B">
      <w:rPr>
        <w:sz w:val="20"/>
      </w:rPr>
      <w:t>/IP</w:t>
    </w:r>
    <w:r w:rsidR="005E202B" w:rsidRPr="005E202B">
      <w:rPr>
        <w:sz w:val="20"/>
      </w:rPr>
      <w:t>O</w:t>
    </w:r>
    <w:r w:rsidRPr="005E202B">
      <w:rPr>
        <w:sz w:val="20"/>
      </w:rPr>
      <w:t>PO</w:t>
    </w:r>
    <w:r>
      <w:rPr>
        <w:sz w:val="20"/>
      </w:rPr>
      <w:t xml:space="preserve">/ </w:t>
    </w:r>
    <w:bookmarkStart w:id="3" w:name="_Hlk13743439"/>
    <w:bookmarkEnd w:id="2"/>
    <w:r w:rsidRPr="000C5014">
      <w:rPr>
        <w:i/>
        <w:color w:val="FF0000"/>
        <w:sz w:val="16"/>
        <w:szCs w:val="16"/>
      </w:rPr>
      <w:t>(Ikke fjern denne koden)</w:t>
    </w:r>
    <w:bookmarkEnd w:id="3"/>
  </w:p>
  <w:p w14:paraId="1319003A" w14:textId="77777777" w:rsidR="001B3DBE" w:rsidRDefault="001B3DBE" w:rsidP="00934106"/>
  <w:p w14:paraId="1337119B" w14:textId="77777777" w:rsidR="002520DE" w:rsidRDefault="002520DE" w:rsidP="00275421">
    <w:pPr>
      <w:rPr>
        <w:b/>
        <w:bCs/>
        <w:sz w:val="28"/>
        <w:szCs w:val="24"/>
      </w:rPr>
    </w:pPr>
  </w:p>
  <w:p w14:paraId="0FBCF8E6" w14:textId="5AF20F05" w:rsidR="00275421" w:rsidRPr="00AC7934" w:rsidRDefault="00275421" w:rsidP="00275421">
    <w:pPr>
      <w:rPr>
        <w:b/>
        <w:bCs/>
        <w:sz w:val="28"/>
        <w:szCs w:val="24"/>
      </w:rPr>
    </w:pPr>
    <w:r w:rsidRPr="00AC7934">
      <w:rPr>
        <w:b/>
        <w:bCs/>
        <w:sz w:val="28"/>
        <w:szCs w:val="24"/>
      </w:rPr>
      <w:t xml:space="preserve">Partneropplysninger for innovasjonsprosjekt i offentlig sektor </w:t>
    </w:r>
  </w:p>
  <w:p w14:paraId="6792F395" w14:textId="1D24E30B" w:rsidR="008004AF" w:rsidRDefault="008004AF" w:rsidP="00934106"/>
  <w:p w14:paraId="6792F396" w14:textId="77777777" w:rsidR="008004AF" w:rsidRDefault="008004AF">
    <w:pPr>
      <w:pStyle w:val="Toppteks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9125A4"/>
    <w:multiLevelType w:val="hybridMultilevel"/>
    <w:tmpl w:val="793A22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24156D"/>
    <w:multiLevelType w:val="hybridMultilevel"/>
    <w:tmpl w:val="A74234DE"/>
    <w:lvl w:ilvl="0" w:tplc="172E8BE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9C776E0"/>
    <w:multiLevelType w:val="hybridMultilevel"/>
    <w:tmpl w:val="714E347E"/>
    <w:lvl w:ilvl="0" w:tplc="0414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 w15:restartNumberingAfterBreak="0">
    <w:nsid w:val="698A2EF2"/>
    <w:multiLevelType w:val="hybridMultilevel"/>
    <w:tmpl w:val="82AEF3B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4" w15:restartNumberingAfterBreak="0">
    <w:nsid w:val="7A573A2D"/>
    <w:multiLevelType w:val="hybridMultilevel"/>
    <w:tmpl w:val="3344FD72"/>
    <w:lvl w:ilvl="0" w:tplc="04090001">
      <w:start w:val="1"/>
      <w:numFmt w:val="bullet"/>
      <w:lvlText w:val=""/>
      <w:lvlJc w:val="left"/>
      <w:pPr>
        <w:ind w:left="74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6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8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0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2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4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6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8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07" w:hanging="360"/>
      </w:pPr>
      <w:rPr>
        <w:rFonts w:ascii="Wingdings" w:hAnsi="Wingdings" w:hint="default"/>
      </w:rPr>
    </w:lvl>
  </w:abstractNum>
  <w:abstractNum w:abstractNumId="5" w15:restartNumberingAfterBreak="0">
    <w:nsid w:val="7DEC0ACC"/>
    <w:multiLevelType w:val="hybridMultilevel"/>
    <w:tmpl w:val="5110228A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</w:num>
  <w:num w:numId="6">
    <w:abstractNumId w:val="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Marte-Eline Stryken">
    <w15:presenceInfo w15:providerId="AD" w15:userId="S::mes@forskningsradet.no::99700c68-db73-4b43-a14d-ab7da6a7507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258"/>
    <w:rsid w:val="000250A4"/>
    <w:rsid w:val="0004348D"/>
    <w:rsid w:val="000660CB"/>
    <w:rsid w:val="000762B0"/>
    <w:rsid w:val="000806CE"/>
    <w:rsid w:val="000A7C18"/>
    <w:rsid w:val="000C2049"/>
    <w:rsid w:val="000C53D6"/>
    <w:rsid w:val="000C79D1"/>
    <w:rsid w:val="000D2DE5"/>
    <w:rsid w:val="000F4EEA"/>
    <w:rsid w:val="000F5A6F"/>
    <w:rsid w:val="00137855"/>
    <w:rsid w:val="001701D4"/>
    <w:rsid w:val="001976C0"/>
    <w:rsid w:val="001A0859"/>
    <w:rsid w:val="001A3505"/>
    <w:rsid w:val="001B3DBE"/>
    <w:rsid w:val="001B5721"/>
    <w:rsid w:val="001E7E1D"/>
    <w:rsid w:val="0022076E"/>
    <w:rsid w:val="00224E07"/>
    <w:rsid w:val="0023303E"/>
    <w:rsid w:val="0024041B"/>
    <w:rsid w:val="002443A8"/>
    <w:rsid w:val="00244839"/>
    <w:rsid w:val="002460EF"/>
    <w:rsid w:val="002520DE"/>
    <w:rsid w:val="00253481"/>
    <w:rsid w:val="00275421"/>
    <w:rsid w:val="00281C7A"/>
    <w:rsid w:val="0029102B"/>
    <w:rsid w:val="00292055"/>
    <w:rsid w:val="002A1871"/>
    <w:rsid w:val="002A42A7"/>
    <w:rsid w:val="002B4031"/>
    <w:rsid w:val="002E4E36"/>
    <w:rsid w:val="0030044F"/>
    <w:rsid w:val="00314682"/>
    <w:rsid w:val="00315A1D"/>
    <w:rsid w:val="00317829"/>
    <w:rsid w:val="003327C7"/>
    <w:rsid w:val="00367A11"/>
    <w:rsid w:val="00381BCA"/>
    <w:rsid w:val="00392B08"/>
    <w:rsid w:val="003A4512"/>
    <w:rsid w:val="003E3E1D"/>
    <w:rsid w:val="003E5463"/>
    <w:rsid w:val="004007DC"/>
    <w:rsid w:val="00420F94"/>
    <w:rsid w:val="00421B4D"/>
    <w:rsid w:val="00431472"/>
    <w:rsid w:val="00474D0D"/>
    <w:rsid w:val="004754D4"/>
    <w:rsid w:val="004D3989"/>
    <w:rsid w:val="004D475A"/>
    <w:rsid w:val="004E379E"/>
    <w:rsid w:val="00502E6D"/>
    <w:rsid w:val="00504053"/>
    <w:rsid w:val="00513809"/>
    <w:rsid w:val="00521B19"/>
    <w:rsid w:val="00525AD2"/>
    <w:rsid w:val="00530A3F"/>
    <w:rsid w:val="00547D85"/>
    <w:rsid w:val="00547E5F"/>
    <w:rsid w:val="00551506"/>
    <w:rsid w:val="005638C2"/>
    <w:rsid w:val="005738AF"/>
    <w:rsid w:val="00586425"/>
    <w:rsid w:val="005A6054"/>
    <w:rsid w:val="005C370A"/>
    <w:rsid w:val="005C6D5A"/>
    <w:rsid w:val="005E10E2"/>
    <w:rsid w:val="005E202B"/>
    <w:rsid w:val="005E3E87"/>
    <w:rsid w:val="005F6230"/>
    <w:rsid w:val="0060472E"/>
    <w:rsid w:val="00622EF7"/>
    <w:rsid w:val="00652C33"/>
    <w:rsid w:val="00654C76"/>
    <w:rsid w:val="00662722"/>
    <w:rsid w:val="0066315D"/>
    <w:rsid w:val="0066403F"/>
    <w:rsid w:val="00680D95"/>
    <w:rsid w:val="0068404E"/>
    <w:rsid w:val="006B0366"/>
    <w:rsid w:val="006B4C62"/>
    <w:rsid w:val="006D01B9"/>
    <w:rsid w:val="006E0446"/>
    <w:rsid w:val="006F1F88"/>
    <w:rsid w:val="007001BC"/>
    <w:rsid w:val="0070746A"/>
    <w:rsid w:val="0071132B"/>
    <w:rsid w:val="007236A4"/>
    <w:rsid w:val="007275DE"/>
    <w:rsid w:val="007440FC"/>
    <w:rsid w:val="007841F9"/>
    <w:rsid w:val="007970C8"/>
    <w:rsid w:val="007A2E07"/>
    <w:rsid w:val="007A5726"/>
    <w:rsid w:val="007C5F83"/>
    <w:rsid w:val="007D2B99"/>
    <w:rsid w:val="007D72CD"/>
    <w:rsid w:val="007E2D9F"/>
    <w:rsid w:val="007E3189"/>
    <w:rsid w:val="007F31C9"/>
    <w:rsid w:val="007F3A19"/>
    <w:rsid w:val="008004AF"/>
    <w:rsid w:val="00813BDD"/>
    <w:rsid w:val="008323D0"/>
    <w:rsid w:val="0084065A"/>
    <w:rsid w:val="00843D14"/>
    <w:rsid w:val="0085034F"/>
    <w:rsid w:val="008733EE"/>
    <w:rsid w:val="008A0974"/>
    <w:rsid w:val="008A3403"/>
    <w:rsid w:val="008A7A1C"/>
    <w:rsid w:val="008D7295"/>
    <w:rsid w:val="008E4D48"/>
    <w:rsid w:val="008E545D"/>
    <w:rsid w:val="0091060B"/>
    <w:rsid w:val="00916862"/>
    <w:rsid w:val="00934106"/>
    <w:rsid w:val="00937F51"/>
    <w:rsid w:val="009449A3"/>
    <w:rsid w:val="00946E64"/>
    <w:rsid w:val="0095776C"/>
    <w:rsid w:val="00974769"/>
    <w:rsid w:val="009A15CC"/>
    <w:rsid w:val="009A2671"/>
    <w:rsid w:val="009A7859"/>
    <w:rsid w:val="009C4664"/>
    <w:rsid w:val="009E05A9"/>
    <w:rsid w:val="009F0A35"/>
    <w:rsid w:val="009F3812"/>
    <w:rsid w:val="009F6BF4"/>
    <w:rsid w:val="00A304E4"/>
    <w:rsid w:val="00A4074E"/>
    <w:rsid w:val="00A56DE3"/>
    <w:rsid w:val="00A727DE"/>
    <w:rsid w:val="00A83D08"/>
    <w:rsid w:val="00A97E54"/>
    <w:rsid w:val="00AB7629"/>
    <w:rsid w:val="00AC4BFD"/>
    <w:rsid w:val="00AC5447"/>
    <w:rsid w:val="00AC7934"/>
    <w:rsid w:val="00AD1EAD"/>
    <w:rsid w:val="00AE1E47"/>
    <w:rsid w:val="00AF4DCF"/>
    <w:rsid w:val="00AF5D62"/>
    <w:rsid w:val="00B13F6B"/>
    <w:rsid w:val="00B152D1"/>
    <w:rsid w:val="00B27ACA"/>
    <w:rsid w:val="00B36FD4"/>
    <w:rsid w:val="00B52227"/>
    <w:rsid w:val="00B67FC9"/>
    <w:rsid w:val="00B75624"/>
    <w:rsid w:val="00B96D3A"/>
    <w:rsid w:val="00BA214C"/>
    <w:rsid w:val="00BB4B31"/>
    <w:rsid w:val="00BC1FB4"/>
    <w:rsid w:val="00BE2124"/>
    <w:rsid w:val="00C074B7"/>
    <w:rsid w:val="00C0767C"/>
    <w:rsid w:val="00C11009"/>
    <w:rsid w:val="00C37088"/>
    <w:rsid w:val="00C67CC0"/>
    <w:rsid w:val="00C80DCD"/>
    <w:rsid w:val="00C83ACF"/>
    <w:rsid w:val="00C85771"/>
    <w:rsid w:val="00C92EE4"/>
    <w:rsid w:val="00CA35C9"/>
    <w:rsid w:val="00CD2685"/>
    <w:rsid w:val="00CD46FA"/>
    <w:rsid w:val="00CD5C2C"/>
    <w:rsid w:val="00D00688"/>
    <w:rsid w:val="00D00B3B"/>
    <w:rsid w:val="00D06683"/>
    <w:rsid w:val="00D20830"/>
    <w:rsid w:val="00D23EE3"/>
    <w:rsid w:val="00D434A4"/>
    <w:rsid w:val="00D50FFC"/>
    <w:rsid w:val="00D56E9A"/>
    <w:rsid w:val="00D70124"/>
    <w:rsid w:val="00D73133"/>
    <w:rsid w:val="00D73E1F"/>
    <w:rsid w:val="00DB489A"/>
    <w:rsid w:val="00DB7C8F"/>
    <w:rsid w:val="00DD4C80"/>
    <w:rsid w:val="00DF4091"/>
    <w:rsid w:val="00DF77F0"/>
    <w:rsid w:val="00E023EC"/>
    <w:rsid w:val="00E24CB3"/>
    <w:rsid w:val="00E32258"/>
    <w:rsid w:val="00E45EEB"/>
    <w:rsid w:val="00E77322"/>
    <w:rsid w:val="00E90316"/>
    <w:rsid w:val="00EB0BD5"/>
    <w:rsid w:val="00EC026B"/>
    <w:rsid w:val="00EC638A"/>
    <w:rsid w:val="00ED2471"/>
    <w:rsid w:val="00ED501A"/>
    <w:rsid w:val="00EE7E16"/>
    <w:rsid w:val="00F0275B"/>
    <w:rsid w:val="00F101EA"/>
    <w:rsid w:val="00F4388B"/>
    <w:rsid w:val="00F43BC3"/>
    <w:rsid w:val="00F56A12"/>
    <w:rsid w:val="00F70818"/>
    <w:rsid w:val="00F7139E"/>
    <w:rsid w:val="00F84F1E"/>
    <w:rsid w:val="00F85DF8"/>
    <w:rsid w:val="00F926D5"/>
    <w:rsid w:val="00FA0BA1"/>
    <w:rsid w:val="00FB55FC"/>
    <w:rsid w:val="00FC34E3"/>
    <w:rsid w:val="00FC72D6"/>
    <w:rsid w:val="00FD16D1"/>
    <w:rsid w:val="00FD3CE2"/>
    <w:rsid w:val="00FD593D"/>
    <w:rsid w:val="00FE69E1"/>
    <w:rsid w:val="00FE7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6792F33C"/>
  <w15:docId w15:val="{8729CA2B-4E91-40CA-9C30-2D90AF893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nb-NO" w:eastAsia="nb-NO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32258"/>
    <w:rPr>
      <w:sz w:val="23"/>
    </w:rPr>
  </w:style>
  <w:style w:type="paragraph" w:styleId="Overskrift1">
    <w:name w:val="heading 1"/>
    <w:basedOn w:val="Normal"/>
    <w:next w:val="Normal"/>
    <w:qFormat/>
    <w:rsid w:val="00E32258"/>
    <w:pPr>
      <w:keepNext/>
      <w:keepLines/>
      <w:tabs>
        <w:tab w:val="left" w:pos="851"/>
      </w:tabs>
      <w:spacing w:after="600"/>
      <w:outlineLvl w:val="0"/>
    </w:pPr>
    <w:rPr>
      <w:rFonts w:ascii="TheSans B7 Bold" w:hAnsi="TheSans B7 Bold"/>
      <w:sz w:val="48"/>
    </w:rPr>
  </w:style>
  <w:style w:type="paragraph" w:styleId="Overskrift2">
    <w:name w:val="heading 2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1"/>
    </w:pPr>
    <w:rPr>
      <w:rFonts w:ascii="TheSans B7 Bold" w:hAnsi="TheSans B7 Bold"/>
      <w:sz w:val="30"/>
    </w:rPr>
  </w:style>
  <w:style w:type="paragraph" w:styleId="Overskrift3">
    <w:name w:val="heading 3"/>
    <w:basedOn w:val="Normal"/>
    <w:next w:val="Normal"/>
    <w:qFormat/>
    <w:rsid w:val="00E32258"/>
    <w:pPr>
      <w:keepNext/>
      <w:keepLines/>
      <w:tabs>
        <w:tab w:val="left" w:pos="851"/>
      </w:tabs>
      <w:spacing w:before="360" w:after="60"/>
      <w:outlineLvl w:val="2"/>
    </w:pPr>
    <w:rPr>
      <w:rFonts w:ascii="TheSans B7 Bold" w:hAnsi="TheSans B7 Bold"/>
      <w:sz w:val="24"/>
      <w:szCs w:val="23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paragraph" w:customStyle="1" w:styleId="mellomtittel">
    <w:name w:val="mellomtittel"/>
    <w:basedOn w:val="Normal"/>
    <w:next w:val="Normal"/>
    <w:rsid w:val="00E32258"/>
    <w:pPr>
      <w:keepNext/>
      <w:keepLines/>
      <w:spacing w:before="360" w:after="60"/>
    </w:pPr>
    <w:rPr>
      <w:i/>
    </w:rPr>
  </w:style>
  <w:style w:type="table" w:styleId="Tabellrutenett">
    <w:name w:val="Table Grid"/>
    <w:basedOn w:val="Vanligtabell"/>
    <w:rsid w:val="00652C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pptekst">
    <w:name w:val="header"/>
    <w:basedOn w:val="Normal"/>
    <w:rsid w:val="00934106"/>
    <w:pPr>
      <w:tabs>
        <w:tab w:val="center" w:pos="4536"/>
        <w:tab w:val="right" w:pos="9072"/>
      </w:tabs>
    </w:pPr>
  </w:style>
  <w:style w:type="paragraph" w:styleId="Bunntekst">
    <w:name w:val="footer"/>
    <w:basedOn w:val="Normal"/>
    <w:rsid w:val="00934106"/>
    <w:pPr>
      <w:tabs>
        <w:tab w:val="center" w:pos="4536"/>
        <w:tab w:val="right" w:pos="9072"/>
      </w:tabs>
    </w:pPr>
  </w:style>
  <w:style w:type="character" w:styleId="Sidetall">
    <w:name w:val="page number"/>
    <w:basedOn w:val="Standardskriftforavsnitt"/>
    <w:rsid w:val="00934106"/>
  </w:style>
  <w:style w:type="paragraph" w:styleId="Bobletekst">
    <w:name w:val="Balloon Text"/>
    <w:basedOn w:val="Normal"/>
    <w:semiHidden/>
    <w:rsid w:val="005738AF"/>
    <w:rPr>
      <w:rFonts w:ascii="Tahoma" w:hAnsi="Tahoma" w:cs="Tahoma"/>
      <w:sz w:val="16"/>
      <w:szCs w:val="16"/>
    </w:rPr>
  </w:style>
  <w:style w:type="character" w:styleId="Merknadsreferanse">
    <w:name w:val="annotation reference"/>
    <w:uiPriority w:val="99"/>
    <w:semiHidden/>
    <w:unhideWhenUsed/>
    <w:rsid w:val="00253481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253481"/>
    <w:rPr>
      <w:sz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253481"/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253481"/>
    <w:rPr>
      <w:b/>
      <w:bCs/>
    </w:rPr>
  </w:style>
  <w:style w:type="character" w:customStyle="1" w:styleId="KommentaremneTegn">
    <w:name w:val="Kommentaremne Tegn"/>
    <w:link w:val="Kommentaremne"/>
    <w:uiPriority w:val="99"/>
    <w:semiHidden/>
    <w:rsid w:val="00253481"/>
    <w:rPr>
      <w:b/>
      <w:bCs/>
    </w:rPr>
  </w:style>
  <w:style w:type="character" w:styleId="Hyperkobling">
    <w:name w:val="Hyperlink"/>
    <w:uiPriority w:val="99"/>
    <w:unhideWhenUsed/>
    <w:rsid w:val="008D7295"/>
    <w:rPr>
      <w:color w:val="0000FF"/>
      <w:u w:val="single"/>
    </w:rPr>
  </w:style>
  <w:style w:type="character" w:styleId="Fulgthyperkobling">
    <w:name w:val="FollowedHyperlink"/>
    <w:uiPriority w:val="99"/>
    <w:semiHidden/>
    <w:unhideWhenUsed/>
    <w:rsid w:val="008D7295"/>
    <w:rPr>
      <w:color w:val="800080"/>
      <w:u w:val="single"/>
    </w:rPr>
  </w:style>
  <w:style w:type="paragraph" w:styleId="Listeavsnitt">
    <w:name w:val="List Paragraph"/>
    <w:basedOn w:val="Normal"/>
    <w:uiPriority w:val="34"/>
    <w:qFormat/>
    <w:rsid w:val="00E7732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7159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6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712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5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08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058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www.forskningsradet.no/sok-om-finansiering/midler-fra-forskningsradet/betingelser-for-tildeling-av-statsstotte/" TargetMode="External"/><Relationship Id="rId5" Type="http://schemas.openxmlformats.org/officeDocument/2006/relationships/numbering" Target="numbering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BA684245B605348B875572EBDF845D3" ma:contentTypeVersion="6" ma:contentTypeDescription="Create a new document." ma:contentTypeScope="" ma:versionID="c8fc4e2ccf50cdb48801de2b5907d4e6">
  <xsd:schema xmlns:xsd="http://www.w3.org/2001/XMLSchema" xmlns:xs="http://www.w3.org/2001/XMLSchema" xmlns:p="http://schemas.microsoft.com/office/2006/metadata/properties" xmlns:ns2="0371177e-999e-4484-9773-2bdd55e8a00d" xmlns:ns3="f9e09c47-11e3-4c6b-9141-33f2d9d49a51" targetNamespace="http://schemas.microsoft.com/office/2006/metadata/properties" ma:root="true" ma:fieldsID="8409d7807658a60d63c17d3bafb05ded" ns2:_="" ns3:_="">
    <xsd:import namespace="0371177e-999e-4484-9773-2bdd55e8a00d"/>
    <xsd:import namespace="f9e09c47-11e3-4c6b-9141-33f2d9d49a5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371177e-999e-4484-9773-2bdd55e8a00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e09c47-11e3-4c6b-9141-33f2d9d49a51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B45DBF-DE95-40DF-802E-DEC07CDD8477}"/>
</file>

<file path=customXml/itemProps2.xml><?xml version="1.0" encoding="utf-8"?>
<ds:datastoreItem xmlns:ds="http://schemas.openxmlformats.org/officeDocument/2006/customXml" ds:itemID="{CEC914B3-524D-4B4A-9B87-C70E7C5B453C}">
  <ds:schemaRefs>
    <ds:schemaRef ds:uri="http://schemas.microsoft.com/office/2006/metadata/properties"/>
    <ds:schemaRef ds:uri="http://www.w3.org/XML/1998/namespace"/>
    <ds:schemaRef ds:uri="http://purl.org/dc/terms/"/>
    <ds:schemaRef ds:uri="9041dc30-eb55-43ca-b221-9af8efdf678b"/>
    <ds:schemaRef ds:uri="http://schemas.microsoft.com/office/2006/documentManagement/types"/>
    <ds:schemaRef ds:uri="http://purl.org/dc/elements/1.1/"/>
    <ds:schemaRef ds:uri="http://schemas.openxmlformats.org/package/2006/metadata/core-properties"/>
    <ds:schemaRef ds:uri="http://schemas.microsoft.com/office/infopath/2007/PartnerControls"/>
    <ds:schemaRef ds:uri="4d3b6229-f664-4fc6-aec4-27f8e7cf74da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4D3E9BB5-2A99-440D-8ACC-254D527E109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1E6340-BEF8-4DE2-B381-FB401340DC2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328</Words>
  <Characters>1870</Characters>
  <Application>Microsoft Office Word</Application>
  <DocSecurity>0</DocSecurity>
  <Lines>15</Lines>
  <Paragraphs>4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>Bedriftsopplysninger</vt:lpstr>
    </vt:vector>
  </TitlesOfParts>
  <Company>RCN</Company>
  <LinksUpToDate>false</LinksUpToDate>
  <CharactersWithSpaces>2194</CharactersWithSpaces>
  <SharedDoc>false</SharedDoc>
  <HLinks>
    <vt:vector size="6" baseType="variant">
      <vt:variant>
        <vt:i4>3080253</vt:i4>
      </vt:variant>
      <vt:variant>
        <vt:i4>0</vt:i4>
      </vt:variant>
      <vt:variant>
        <vt:i4>0</vt:i4>
      </vt:variant>
      <vt:variant>
        <vt:i4>5</vt:i4>
      </vt:variant>
      <vt:variant>
        <vt:lpwstr>https://www.forskningsradet.no/sok-om-finansiering/midler-fra-forskningsradet/betingelser-for-tildeling-av-statsstotte/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Bedriftsopplysninger</dc:title>
  <dc:subject/>
  <dc:creator>Georg Jakhelln</dc:creator>
  <cp:keywords/>
  <cp:lastModifiedBy>Marte-Eline Stryken</cp:lastModifiedBy>
  <cp:revision>2</cp:revision>
  <cp:lastPrinted>2020-04-03T11:14:00Z</cp:lastPrinted>
  <dcterms:created xsi:type="dcterms:W3CDTF">2020-06-25T19:52:00Z</dcterms:created>
  <dcterms:modified xsi:type="dcterms:W3CDTF">2020-06-25T19:52:00Z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0x0101006BA684245B605348B875572EBDF845D3</vt:lpwstr>
  </property>
</Properties>
</file>