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1736AF34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  <w:bookmarkStart w:id="0" w:name="_GoBack"/>
      <w:bookmarkEnd w:id="0"/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F6CC2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F6CC2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F6CC2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2F6CC2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2F6CC2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8821" w14:textId="77777777" w:rsidR="00094D71" w:rsidRDefault="00094D71" w:rsidP="000D14F6">
      <w:pPr>
        <w:spacing w:after="0" w:line="240" w:lineRule="auto"/>
      </w:pPr>
      <w:r>
        <w:separator/>
      </w:r>
    </w:p>
  </w:endnote>
  <w:endnote w:type="continuationSeparator" w:id="0">
    <w:p w14:paraId="0D678047" w14:textId="77777777" w:rsidR="00094D71" w:rsidRDefault="00094D7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42BD55C0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 w:rsidR="00C421A1">
      <w:rPr>
        <w:rFonts w:cstheme="minorHAnsi"/>
        <w:snapToGrid w:val="0"/>
        <w:sz w:val="18"/>
        <w:szCs w:val="18"/>
        <w:lang w:val="en-GB"/>
      </w:rPr>
      <w:t>15</w:t>
    </w:r>
    <w:r w:rsidRPr="00E95896">
      <w:rPr>
        <w:rFonts w:cstheme="minorHAnsi"/>
        <w:snapToGrid w:val="0"/>
        <w:sz w:val="18"/>
        <w:szCs w:val="18"/>
        <w:lang w:val="en-GB"/>
      </w:rPr>
      <w:t>.</w:t>
    </w:r>
    <w:r w:rsidR="007B0D0C">
      <w:rPr>
        <w:rFonts w:cstheme="minorHAnsi"/>
        <w:snapToGrid w:val="0"/>
        <w:sz w:val="18"/>
        <w:szCs w:val="18"/>
        <w:lang w:val="en-GB"/>
      </w:rPr>
      <w:t>4</w:t>
    </w:r>
    <w:r w:rsidRPr="00E95896">
      <w:rPr>
        <w:rFonts w:cstheme="minorHAnsi"/>
        <w:snapToGrid w:val="0"/>
        <w:sz w:val="18"/>
        <w:szCs w:val="18"/>
        <w:lang w:val="en-GB"/>
      </w:rPr>
      <w:t>.20</w:t>
    </w:r>
    <w:r w:rsidR="007B0D0C">
      <w:rPr>
        <w:rFonts w:cstheme="minorHAnsi"/>
        <w:snapToGrid w:val="0"/>
        <w:sz w:val="18"/>
        <w:szCs w:val="18"/>
        <w:lang w:val="en-GB"/>
      </w:rPr>
      <w:t>20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7CFF4" w14:textId="77777777" w:rsidR="00094D71" w:rsidRDefault="00094D71" w:rsidP="000D14F6">
      <w:pPr>
        <w:spacing w:after="0" w:line="240" w:lineRule="auto"/>
      </w:pPr>
      <w:r>
        <w:separator/>
      </w:r>
    </w:p>
  </w:footnote>
  <w:footnote w:type="continuationSeparator" w:id="0">
    <w:p w14:paraId="53551BAA" w14:textId="77777777" w:rsidR="00094D71" w:rsidRDefault="00094D71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61335" w14:textId="475C81C2" w:rsidR="00C779C8" w:rsidRPr="00D07164" w:rsidRDefault="00C779C8" w:rsidP="00C779C8">
    <w:pPr>
      <w:pStyle w:val="Topptekst"/>
      <w:tabs>
        <w:tab w:val="right" w:pos="9355"/>
      </w:tabs>
      <w:rPr>
        <w:lang w:val="en-GB"/>
      </w:rPr>
    </w:pPr>
    <w:r>
      <w:tab/>
    </w:r>
    <w:r>
      <w:tab/>
    </w:r>
    <w:bookmarkStart w:id="2" w:name="_Hlk13744780"/>
    <w:r w:rsidRPr="00D07164">
      <w:rPr>
        <w:sz w:val="20"/>
        <w:lang w:val="en-GB"/>
      </w:rPr>
      <w:t>/</w:t>
    </w:r>
    <w:r w:rsidRPr="002F6CC2">
      <w:rPr>
        <w:sz w:val="20"/>
        <w:lang w:val="en-GB"/>
      </w:rPr>
      <w:t>IP</w:t>
    </w:r>
    <w:r w:rsidR="002F6CC2" w:rsidRPr="002F6CC2">
      <w:rPr>
        <w:sz w:val="20"/>
        <w:lang w:val="en-GB"/>
      </w:rPr>
      <w:t>O</w:t>
    </w:r>
    <w:r w:rsidRPr="002F6CC2">
      <w:rPr>
        <w:sz w:val="20"/>
        <w:lang w:val="en-GB"/>
      </w:rPr>
      <w:t>CV</w:t>
    </w:r>
    <w:r w:rsidRPr="00D07164">
      <w:rPr>
        <w:sz w:val="20"/>
        <w:lang w:val="en-GB"/>
      </w:rPr>
      <w:t xml:space="preserve">/ </w:t>
    </w:r>
    <w:bookmarkStart w:id="3" w:name="_Hlk13743439"/>
    <w:bookmarkEnd w:id="2"/>
    <w:r w:rsidRPr="00D07164">
      <w:rPr>
        <w:i/>
        <w:color w:val="FF0000"/>
        <w:sz w:val="16"/>
        <w:szCs w:val="16"/>
        <w:lang w:val="en-GB"/>
      </w:rPr>
      <w:t>(Do not remove this tag)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56868"/>
    <w:rsid w:val="0006517F"/>
    <w:rsid w:val="000826A4"/>
    <w:rsid w:val="00094D71"/>
    <w:rsid w:val="00094DCA"/>
    <w:rsid w:val="000B4AFF"/>
    <w:rsid w:val="000D14F6"/>
    <w:rsid w:val="000D66A8"/>
    <w:rsid w:val="000E3DA9"/>
    <w:rsid w:val="00105391"/>
    <w:rsid w:val="00115A02"/>
    <w:rsid w:val="001F78A2"/>
    <w:rsid w:val="0027785F"/>
    <w:rsid w:val="002949DC"/>
    <w:rsid w:val="002F6CC2"/>
    <w:rsid w:val="003506E4"/>
    <w:rsid w:val="0036510F"/>
    <w:rsid w:val="003869B4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6660F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49AB"/>
    <w:rsid w:val="00676DAC"/>
    <w:rsid w:val="006B78D4"/>
    <w:rsid w:val="006B7D60"/>
    <w:rsid w:val="006E0F8D"/>
    <w:rsid w:val="006E7520"/>
    <w:rsid w:val="006F09BD"/>
    <w:rsid w:val="00700981"/>
    <w:rsid w:val="007421F6"/>
    <w:rsid w:val="00750D38"/>
    <w:rsid w:val="007B0D0C"/>
    <w:rsid w:val="007B507C"/>
    <w:rsid w:val="007F7BD7"/>
    <w:rsid w:val="0081233C"/>
    <w:rsid w:val="00851B02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21A1"/>
    <w:rsid w:val="00C779C8"/>
    <w:rsid w:val="00CD39BF"/>
    <w:rsid w:val="00CE5D4A"/>
    <w:rsid w:val="00D07164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6" ma:contentTypeDescription="Create a new document." ma:contentTypeScope="" ma:versionID="c8fc4e2ccf50cdb48801de2b5907d4e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409d7807658a60d63c17d3bafb05de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C49C-E72D-436F-A6DA-CF8021D74E66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3b6229-f664-4fc6-aec4-27f8e7cf74da"/>
    <ds:schemaRef ds:uri="9041dc30-eb55-43ca-b221-9af8efdf67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36B3CA-A48D-42A6-82E2-3C5A8999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Marte-Eline Stryken</cp:lastModifiedBy>
  <cp:revision>2</cp:revision>
  <cp:lastPrinted>2019-06-12T12:57:00Z</cp:lastPrinted>
  <dcterms:created xsi:type="dcterms:W3CDTF">2020-04-29T13:03:00Z</dcterms:created>
  <dcterms:modified xsi:type="dcterms:W3CDTF">2020-04-29T13:03:00Z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